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DB5F4" w14:textId="16D60C87" w:rsidR="001F0F96" w:rsidRDefault="001F0F96" w:rsidP="001F0F96">
      <w:pPr>
        <w:jc w:val="center"/>
        <w:rPr>
          <w:lang w:eastAsia="en-US"/>
        </w:rPr>
      </w:pPr>
      <w:r w:rsidRPr="000A4CC6">
        <w:rPr>
          <w:lang w:eastAsia="en-US"/>
        </w:rPr>
        <w:t xml:space="preserve">PŘÍLOHA Č. </w:t>
      </w:r>
      <w:r w:rsidR="001A7755">
        <w:rPr>
          <w:lang w:eastAsia="en-US"/>
        </w:rPr>
        <w:t>7</w:t>
      </w:r>
      <w:bookmarkStart w:id="0" w:name="_GoBack"/>
      <w:bookmarkEnd w:id="0"/>
    </w:p>
    <w:p w14:paraId="29FED43A" w14:textId="77777777" w:rsidR="001F0F96" w:rsidRDefault="001F0F96" w:rsidP="001F0F96">
      <w:pPr>
        <w:jc w:val="center"/>
        <w:rPr>
          <w:lang w:eastAsia="en-US"/>
        </w:rPr>
      </w:pPr>
    </w:p>
    <w:p w14:paraId="7058A4BF" w14:textId="10155FF0" w:rsidR="001F0F96" w:rsidRPr="000A4CC6" w:rsidRDefault="00B9172A" w:rsidP="001F0F96">
      <w:pPr>
        <w:jc w:val="center"/>
        <w:rPr>
          <w:lang w:eastAsia="en-US"/>
        </w:rPr>
      </w:pPr>
      <w:r>
        <w:rPr>
          <w:lang w:eastAsia="en-US"/>
        </w:rPr>
        <w:t>SEZNAM SERVISNÍCH ÚKONŮ</w:t>
      </w:r>
    </w:p>
    <w:p w14:paraId="076A1767" w14:textId="77777777" w:rsidR="001F0F96" w:rsidRDefault="001F0F96" w:rsidP="001F0F96">
      <w:pPr>
        <w:jc w:val="center"/>
        <w:rPr>
          <w:b/>
        </w:rPr>
      </w:pPr>
    </w:p>
    <w:p w14:paraId="32F7AB51" w14:textId="08A80C54" w:rsidR="00AA6A5F" w:rsidRPr="001F0F96" w:rsidRDefault="00AA6A5F" w:rsidP="001F0F96"/>
    <w:sectPr w:rsidR="00AA6A5F" w:rsidRPr="001F0F96" w:rsidSect="00665402">
      <w:headerReference w:type="first" r:id="rId11"/>
      <w:pgSz w:w="11900" w:h="16840"/>
      <w:pgMar w:top="1134" w:right="851" w:bottom="1134" w:left="851" w:header="0" w:footer="3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37BA9" w14:textId="77777777" w:rsidR="002439C4" w:rsidRDefault="002439C4" w:rsidP="00E819EC">
      <w:r>
        <w:separator/>
      </w:r>
    </w:p>
  </w:endnote>
  <w:endnote w:type="continuationSeparator" w:id="0">
    <w:p w14:paraId="382990E2" w14:textId="77777777" w:rsidR="002439C4" w:rsidRDefault="002439C4" w:rsidP="00E8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(Základní text">
    <w:altName w:val="Times New Roman"/>
    <w:panose1 w:val="00000000000000000000"/>
    <w:charset w:val="00"/>
    <w:family w:val="roman"/>
    <w:notTrueType/>
    <w:pitch w:val="default"/>
  </w:font>
  <w:font w:name="Gruppa Grotesk Light">
    <w:altName w:val="Calibri"/>
    <w:charset w:val="00"/>
    <w:family w:val="auto"/>
    <w:pitch w:val="variable"/>
    <w:sig w:usb0="20000007" w:usb1="00000001" w:usb2="00000000" w:usb3="00000000" w:csb0="000001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(Nadpisy CS)">
    <w:altName w:val="Times New Roman"/>
    <w:charset w:val="00"/>
    <w:family w:val="roman"/>
    <w:pitch w:val="default"/>
  </w:font>
  <w:font w:name="Arial (Základní text)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ABB1F" w14:textId="77777777" w:rsidR="002439C4" w:rsidRPr="0020582E" w:rsidRDefault="002439C4" w:rsidP="0020582E">
      <w:pPr>
        <w:pStyle w:val="Zpat"/>
      </w:pPr>
    </w:p>
  </w:footnote>
  <w:footnote w:type="continuationSeparator" w:id="0">
    <w:p w14:paraId="7ADBA6E8" w14:textId="77777777" w:rsidR="002439C4" w:rsidRDefault="002439C4" w:rsidP="00E81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70101" w14:textId="1FE2C1D5" w:rsidR="00665402" w:rsidRPr="002F140F" w:rsidRDefault="00665402" w:rsidP="00665402">
    <w:pPr>
      <w:tabs>
        <w:tab w:val="left" w:pos="405"/>
      </w:tabs>
      <w:rPr>
        <w:rFonts w:asciiTheme="majorHAnsi" w:hAnsiTheme="majorHAnsi" w:cstheme="majorHAnsi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19C8A9" wp14:editId="5932C18C">
              <wp:simplePos x="0" y="0"/>
              <wp:positionH relativeFrom="column">
                <wp:posOffset>4900930</wp:posOffset>
              </wp:positionH>
              <wp:positionV relativeFrom="page">
                <wp:posOffset>482600</wp:posOffset>
              </wp:positionV>
              <wp:extent cx="1943100" cy="889000"/>
              <wp:effectExtent l="0" t="0" r="4445" b="0"/>
              <wp:wrapNone/>
              <wp:docPr id="7" name="Textové po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889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652D1" w14:textId="77777777" w:rsidR="00665402" w:rsidRDefault="00665402" w:rsidP="00665402">
                          <w:pP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9C8A9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6" type="#_x0000_t202" style="position:absolute;margin-left:385.9pt;margin-top:38pt;width:153pt;height:70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" filled="f" stroked="f">
              <v:textbox>
                <w:txbxContent>
                  <w:p w14:paraId="5C3652D1" w14:textId="77777777" w:rsidR="00665402" w:rsidRDefault="00665402" w:rsidP="00665402">
                    <w:pP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9FA4C5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138743C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F8789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1CA0DE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E6742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B0532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98C49B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5AAFF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B468E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840F9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B704B8E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 w15:restartNumberingAfterBreak="0">
    <w:nsid w:val="031D0C26"/>
    <w:multiLevelType w:val="hybridMultilevel"/>
    <w:tmpl w:val="2D244986"/>
    <w:lvl w:ilvl="0" w:tplc="28A0F8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66C7D72"/>
    <w:multiLevelType w:val="hybridMultilevel"/>
    <w:tmpl w:val="41AE3B7E"/>
    <w:lvl w:ilvl="0" w:tplc="D834F622">
      <w:start w:val="1"/>
      <w:numFmt w:val="decimal"/>
      <w:pStyle w:val="Stylodstavecvlnku"/>
      <w:lvlText w:val="%1)"/>
      <w:lvlJc w:val="left"/>
      <w:pPr>
        <w:ind w:left="720" w:hanging="360"/>
      </w:pPr>
      <w:rPr>
        <w:rFonts w:hint="default"/>
        <w:b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220DD"/>
    <w:multiLevelType w:val="hybridMultilevel"/>
    <w:tmpl w:val="AE82394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4E4EDD"/>
    <w:multiLevelType w:val="hybridMultilevel"/>
    <w:tmpl w:val="3D9CFEA0"/>
    <w:lvl w:ilvl="0" w:tplc="E32CC406">
      <w:start w:val="1"/>
      <w:numFmt w:val="upperRoman"/>
      <w:pStyle w:val="Stylnadpislnku"/>
      <w:lvlText w:val="%1."/>
      <w:lvlJc w:val="left"/>
      <w:pPr>
        <w:ind w:left="1080" w:hanging="720"/>
      </w:pPr>
      <w:rPr>
        <w:rFonts w:hint="default"/>
        <w:color w:val="E9510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BB5121"/>
    <w:multiLevelType w:val="hybridMultilevel"/>
    <w:tmpl w:val="F71ECC4E"/>
    <w:lvl w:ilvl="0" w:tplc="7D2C88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16883"/>
    <w:multiLevelType w:val="hybridMultilevel"/>
    <w:tmpl w:val="A4086E5C"/>
    <w:lvl w:ilvl="0" w:tplc="4704F5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7D384E"/>
    <w:multiLevelType w:val="hybridMultilevel"/>
    <w:tmpl w:val="B8367A0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2"/>
    <w:lvlOverride w:ilvl="0">
      <w:startOverride w:val="1"/>
    </w:lvlOverride>
  </w:num>
  <w:num w:numId="14">
    <w:abstractNumId w:val="12"/>
    <w:lvlOverride w:ilvl="0">
      <w:startOverride w:val="1"/>
    </w:lvlOverride>
  </w:num>
  <w:num w:numId="15">
    <w:abstractNumId w:val="12"/>
  </w:num>
  <w:num w:numId="16">
    <w:abstractNumId w:val="12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2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12"/>
    <w:lvlOverride w:ilvl="0">
      <w:startOverride w:val="1"/>
    </w:lvlOverride>
  </w:num>
  <w:num w:numId="29">
    <w:abstractNumId w:val="12"/>
    <w:lvlOverride w:ilvl="0">
      <w:startOverride w:val="1"/>
    </w:lvlOverride>
  </w:num>
  <w:num w:numId="30">
    <w:abstractNumId w:val="13"/>
  </w:num>
  <w:num w:numId="31">
    <w:abstractNumId w:val="17"/>
  </w:num>
  <w:num w:numId="32">
    <w:abstractNumId w:val="11"/>
  </w:num>
  <w:num w:numId="33">
    <w:abstractNumId w:val="10"/>
  </w:num>
  <w:num w:numId="34">
    <w:abstractNumId w:val="16"/>
  </w:num>
  <w:num w:numId="35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40"/>
  <w:hyphenationZone w:val="425"/>
  <w:drawingGridHorizontalSpacing w:val="3175"/>
  <w:drawingGridVerticalSpacing w:val="57"/>
  <w:doNotUseMarginsForDrawingGridOrigin/>
  <w:drawingGridHorizontalOrigin w:val="1134"/>
  <w:drawingGridVerticalOrigin w:val="1134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7FB"/>
    <w:rsid w:val="0002374F"/>
    <w:rsid w:val="00042CBC"/>
    <w:rsid w:val="00050A7F"/>
    <w:rsid w:val="000543AF"/>
    <w:rsid w:val="000600F5"/>
    <w:rsid w:val="0006052E"/>
    <w:rsid w:val="00077AC3"/>
    <w:rsid w:val="00090DA8"/>
    <w:rsid w:val="0009345A"/>
    <w:rsid w:val="000A0822"/>
    <w:rsid w:val="000A2188"/>
    <w:rsid w:val="000B1298"/>
    <w:rsid w:val="000C38F2"/>
    <w:rsid w:val="000F09D0"/>
    <w:rsid w:val="000F0A23"/>
    <w:rsid w:val="00114989"/>
    <w:rsid w:val="00121126"/>
    <w:rsid w:val="00126ACE"/>
    <w:rsid w:val="00133C0D"/>
    <w:rsid w:val="00141C55"/>
    <w:rsid w:val="00152479"/>
    <w:rsid w:val="00157844"/>
    <w:rsid w:val="00166554"/>
    <w:rsid w:val="00166674"/>
    <w:rsid w:val="00171522"/>
    <w:rsid w:val="0017460B"/>
    <w:rsid w:val="00182586"/>
    <w:rsid w:val="00184618"/>
    <w:rsid w:val="00190740"/>
    <w:rsid w:val="00194663"/>
    <w:rsid w:val="001A621F"/>
    <w:rsid w:val="001A7755"/>
    <w:rsid w:val="001E0FFF"/>
    <w:rsid w:val="001F0F96"/>
    <w:rsid w:val="001F7999"/>
    <w:rsid w:val="0020347A"/>
    <w:rsid w:val="00203E46"/>
    <w:rsid w:val="0020582E"/>
    <w:rsid w:val="00207E11"/>
    <w:rsid w:val="00215880"/>
    <w:rsid w:val="002162B2"/>
    <w:rsid w:val="00240B34"/>
    <w:rsid w:val="00242DD6"/>
    <w:rsid w:val="002439C4"/>
    <w:rsid w:val="00263545"/>
    <w:rsid w:val="00263A8A"/>
    <w:rsid w:val="00264028"/>
    <w:rsid w:val="00273E19"/>
    <w:rsid w:val="00277284"/>
    <w:rsid w:val="0028060C"/>
    <w:rsid w:val="00285512"/>
    <w:rsid w:val="00286FF1"/>
    <w:rsid w:val="00291E7B"/>
    <w:rsid w:val="00296AB4"/>
    <w:rsid w:val="002979E6"/>
    <w:rsid w:val="002A6E7C"/>
    <w:rsid w:val="002B1203"/>
    <w:rsid w:val="002B1D7D"/>
    <w:rsid w:val="002C1B98"/>
    <w:rsid w:val="002C442B"/>
    <w:rsid w:val="002C556F"/>
    <w:rsid w:val="002C61AC"/>
    <w:rsid w:val="002D6AF0"/>
    <w:rsid w:val="002E0691"/>
    <w:rsid w:val="002E4B7A"/>
    <w:rsid w:val="002E7873"/>
    <w:rsid w:val="002F6A0C"/>
    <w:rsid w:val="002F76EB"/>
    <w:rsid w:val="00312489"/>
    <w:rsid w:val="00320105"/>
    <w:rsid w:val="0032199F"/>
    <w:rsid w:val="003237A3"/>
    <w:rsid w:val="00337C61"/>
    <w:rsid w:val="00340C2F"/>
    <w:rsid w:val="00343D7B"/>
    <w:rsid w:val="00346C17"/>
    <w:rsid w:val="0035109A"/>
    <w:rsid w:val="003606FE"/>
    <w:rsid w:val="003613E8"/>
    <w:rsid w:val="00371D18"/>
    <w:rsid w:val="00391819"/>
    <w:rsid w:val="003930CC"/>
    <w:rsid w:val="003B2409"/>
    <w:rsid w:val="003B6698"/>
    <w:rsid w:val="003E39CE"/>
    <w:rsid w:val="00410BA4"/>
    <w:rsid w:val="00411073"/>
    <w:rsid w:val="004222B7"/>
    <w:rsid w:val="004406F0"/>
    <w:rsid w:val="00450E39"/>
    <w:rsid w:val="00454212"/>
    <w:rsid w:val="0047624D"/>
    <w:rsid w:val="00481715"/>
    <w:rsid w:val="0048185B"/>
    <w:rsid w:val="004856A0"/>
    <w:rsid w:val="00487413"/>
    <w:rsid w:val="004B0292"/>
    <w:rsid w:val="004B5BC5"/>
    <w:rsid w:val="004C5E57"/>
    <w:rsid w:val="004D2C3D"/>
    <w:rsid w:val="004D49AB"/>
    <w:rsid w:val="004F616D"/>
    <w:rsid w:val="00502C4C"/>
    <w:rsid w:val="005070CC"/>
    <w:rsid w:val="00515554"/>
    <w:rsid w:val="00516626"/>
    <w:rsid w:val="0051758C"/>
    <w:rsid w:val="0052301E"/>
    <w:rsid w:val="005230AD"/>
    <w:rsid w:val="00524926"/>
    <w:rsid w:val="00527FC7"/>
    <w:rsid w:val="00532FE9"/>
    <w:rsid w:val="005354FC"/>
    <w:rsid w:val="00562324"/>
    <w:rsid w:val="005774E7"/>
    <w:rsid w:val="00577CB2"/>
    <w:rsid w:val="005A3F87"/>
    <w:rsid w:val="005B25DC"/>
    <w:rsid w:val="005C4C6D"/>
    <w:rsid w:val="005C744D"/>
    <w:rsid w:val="005E7000"/>
    <w:rsid w:val="00603ED4"/>
    <w:rsid w:val="00604B8F"/>
    <w:rsid w:val="00615F04"/>
    <w:rsid w:val="00623088"/>
    <w:rsid w:val="00626038"/>
    <w:rsid w:val="00643658"/>
    <w:rsid w:val="00647032"/>
    <w:rsid w:val="00661B54"/>
    <w:rsid w:val="00665402"/>
    <w:rsid w:val="006658A9"/>
    <w:rsid w:val="00666851"/>
    <w:rsid w:val="0067023D"/>
    <w:rsid w:val="006807FB"/>
    <w:rsid w:val="006821E5"/>
    <w:rsid w:val="0068483E"/>
    <w:rsid w:val="00684E60"/>
    <w:rsid w:val="006904DF"/>
    <w:rsid w:val="006A17EF"/>
    <w:rsid w:val="006B7D34"/>
    <w:rsid w:val="006C456F"/>
    <w:rsid w:val="006D3547"/>
    <w:rsid w:val="006D72D3"/>
    <w:rsid w:val="006E754F"/>
    <w:rsid w:val="007071FA"/>
    <w:rsid w:val="00712178"/>
    <w:rsid w:val="007469C1"/>
    <w:rsid w:val="007543E9"/>
    <w:rsid w:val="007663AA"/>
    <w:rsid w:val="0079303F"/>
    <w:rsid w:val="007A25AA"/>
    <w:rsid w:val="007A7173"/>
    <w:rsid w:val="007B38AE"/>
    <w:rsid w:val="007C03F4"/>
    <w:rsid w:val="007C6A95"/>
    <w:rsid w:val="007D0BAF"/>
    <w:rsid w:val="007D60B7"/>
    <w:rsid w:val="007D7809"/>
    <w:rsid w:val="007E2F07"/>
    <w:rsid w:val="007E3A41"/>
    <w:rsid w:val="007F4DFF"/>
    <w:rsid w:val="007F7348"/>
    <w:rsid w:val="00803277"/>
    <w:rsid w:val="00817B59"/>
    <w:rsid w:val="00823948"/>
    <w:rsid w:val="008264F7"/>
    <w:rsid w:val="008314A5"/>
    <w:rsid w:val="008413F4"/>
    <w:rsid w:val="0084289F"/>
    <w:rsid w:val="008452CF"/>
    <w:rsid w:val="00845ED1"/>
    <w:rsid w:val="00872822"/>
    <w:rsid w:val="0087373B"/>
    <w:rsid w:val="008956A8"/>
    <w:rsid w:val="008A13FF"/>
    <w:rsid w:val="008A27C1"/>
    <w:rsid w:val="008B2C81"/>
    <w:rsid w:val="008C518A"/>
    <w:rsid w:val="008C592C"/>
    <w:rsid w:val="008D4734"/>
    <w:rsid w:val="008E6136"/>
    <w:rsid w:val="008F27FB"/>
    <w:rsid w:val="008F4457"/>
    <w:rsid w:val="00905DFE"/>
    <w:rsid w:val="00913F9E"/>
    <w:rsid w:val="00916EA9"/>
    <w:rsid w:val="00917E23"/>
    <w:rsid w:val="0092015B"/>
    <w:rsid w:val="009334D3"/>
    <w:rsid w:val="009371B2"/>
    <w:rsid w:val="009465BD"/>
    <w:rsid w:val="00952CB6"/>
    <w:rsid w:val="00954BBB"/>
    <w:rsid w:val="00957FD0"/>
    <w:rsid w:val="00993FDD"/>
    <w:rsid w:val="009B3ADF"/>
    <w:rsid w:val="009B7780"/>
    <w:rsid w:val="009C4C63"/>
    <w:rsid w:val="009D323F"/>
    <w:rsid w:val="009E1C49"/>
    <w:rsid w:val="009F399A"/>
    <w:rsid w:val="00A0256C"/>
    <w:rsid w:val="00A173CF"/>
    <w:rsid w:val="00A23D33"/>
    <w:rsid w:val="00A367AA"/>
    <w:rsid w:val="00A37C4D"/>
    <w:rsid w:val="00A407D3"/>
    <w:rsid w:val="00A41037"/>
    <w:rsid w:val="00A5581A"/>
    <w:rsid w:val="00A80CC4"/>
    <w:rsid w:val="00A85DA8"/>
    <w:rsid w:val="00A87BAF"/>
    <w:rsid w:val="00A90545"/>
    <w:rsid w:val="00A95822"/>
    <w:rsid w:val="00AA0E89"/>
    <w:rsid w:val="00AA6A5F"/>
    <w:rsid w:val="00AB25D5"/>
    <w:rsid w:val="00AC391E"/>
    <w:rsid w:val="00AC4978"/>
    <w:rsid w:val="00AC5D54"/>
    <w:rsid w:val="00AE6AED"/>
    <w:rsid w:val="00AF5B54"/>
    <w:rsid w:val="00B01225"/>
    <w:rsid w:val="00B02A6C"/>
    <w:rsid w:val="00B264C3"/>
    <w:rsid w:val="00B35C97"/>
    <w:rsid w:val="00B45016"/>
    <w:rsid w:val="00B53EF5"/>
    <w:rsid w:val="00B60D3A"/>
    <w:rsid w:val="00B63679"/>
    <w:rsid w:val="00B705C6"/>
    <w:rsid w:val="00B7250A"/>
    <w:rsid w:val="00B76C3F"/>
    <w:rsid w:val="00B77457"/>
    <w:rsid w:val="00B9172A"/>
    <w:rsid w:val="00BA7959"/>
    <w:rsid w:val="00BB127E"/>
    <w:rsid w:val="00BC197A"/>
    <w:rsid w:val="00BD4036"/>
    <w:rsid w:val="00BD5017"/>
    <w:rsid w:val="00BD6047"/>
    <w:rsid w:val="00BE2F01"/>
    <w:rsid w:val="00BF0F5A"/>
    <w:rsid w:val="00BF3E1B"/>
    <w:rsid w:val="00BF536C"/>
    <w:rsid w:val="00C165B9"/>
    <w:rsid w:val="00C25704"/>
    <w:rsid w:val="00C30D81"/>
    <w:rsid w:val="00C338CB"/>
    <w:rsid w:val="00C37C52"/>
    <w:rsid w:val="00C44558"/>
    <w:rsid w:val="00C44E00"/>
    <w:rsid w:val="00C4570B"/>
    <w:rsid w:val="00C734DF"/>
    <w:rsid w:val="00C77314"/>
    <w:rsid w:val="00C8640C"/>
    <w:rsid w:val="00C918BC"/>
    <w:rsid w:val="00C92D80"/>
    <w:rsid w:val="00CA1EBA"/>
    <w:rsid w:val="00CA7303"/>
    <w:rsid w:val="00CB0A48"/>
    <w:rsid w:val="00CC4BBB"/>
    <w:rsid w:val="00CC7CCA"/>
    <w:rsid w:val="00CD2ACD"/>
    <w:rsid w:val="00CD5FCF"/>
    <w:rsid w:val="00CD6849"/>
    <w:rsid w:val="00CE2F46"/>
    <w:rsid w:val="00CF3A73"/>
    <w:rsid w:val="00CF510D"/>
    <w:rsid w:val="00D047C9"/>
    <w:rsid w:val="00D05119"/>
    <w:rsid w:val="00D054B8"/>
    <w:rsid w:val="00D05AEA"/>
    <w:rsid w:val="00D11806"/>
    <w:rsid w:val="00D1489F"/>
    <w:rsid w:val="00D15B4D"/>
    <w:rsid w:val="00D160EE"/>
    <w:rsid w:val="00D200E2"/>
    <w:rsid w:val="00D21AE6"/>
    <w:rsid w:val="00D429B5"/>
    <w:rsid w:val="00D60EC7"/>
    <w:rsid w:val="00D643EF"/>
    <w:rsid w:val="00D657B2"/>
    <w:rsid w:val="00D70178"/>
    <w:rsid w:val="00D76F4D"/>
    <w:rsid w:val="00D92078"/>
    <w:rsid w:val="00D95A72"/>
    <w:rsid w:val="00DB20E2"/>
    <w:rsid w:val="00DC2296"/>
    <w:rsid w:val="00E14083"/>
    <w:rsid w:val="00E33527"/>
    <w:rsid w:val="00E373DF"/>
    <w:rsid w:val="00E548D1"/>
    <w:rsid w:val="00E606AF"/>
    <w:rsid w:val="00E60F50"/>
    <w:rsid w:val="00E7157C"/>
    <w:rsid w:val="00E74DD4"/>
    <w:rsid w:val="00E819EC"/>
    <w:rsid w:val="00E83C4A"/>
    <w:rsid w:val="00E9272F"/>
    <w:rsid w:val="00E94A6C"/>
    <w:rsid w:val="00EA40EB"/>
    <w:rsid w:val="00EB66AD"/>
    <w:rsid w:val="00EC01C3"/>
    <w:rsid w:val="00ED70E5"/>
    <w:rsid w:val="00EF752C"/>
    <w:rsid w:val="00F37A6D"/>
    <w:rsid w:val="00F41DBF"/>
    <w:rsid w:val="00F53CC6"/>
    <w:rsid w:val="00F611E4"/>
    <w:rsid w:val="00F63B4F"/>
    <w:rsid w:val="00F95E4E"/>
    <w:rsid w:val="00FC28FD"/>
    <w:rsid w:val="00FC4775"/>
    <w:rsid w:val="00FF0D60"/>
    <w:rsid w:val="00FF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8F2537"/>
  <w15:chartTrackingRefBased/>
  <w15:docId w15:val="{31674BEF-EA93-4E0F-A48F-F7D228F6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cs-CZ" w:eastAsia="en-US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07FB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uiPriority w:val="9"/>
    <w:qFormat/>
    <w:rsid w:val="002E4B7A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color w:val="000000" w:themeColor="text1"/>
      <w:sz w:val="40"/>
      <w:szCs w:val="32"/>
      <w:lang w:eastAsia="en-US"/>
    </w:rPr>
  </w:style>
  <w:style w:type="paragraph" w:styleId="Nadpis2">
    <w:name w:val="heading 2"/>
    <w:basedOn w:val="Nadpis1"/>
    <w:next w:val="Nadpis3"/>
    <w:link w:val="Nadpis2Char"/>
    <w:uiPriority w:val="99"/>
    <w:unhideWhenUsed/>
    <w:qFormat/>
    <w:rsid w:val="005B25DC"/>
    <w:pPr>
      <w:spacing w:before="400" w:after="160"/>
      <w:outlineLvl w:val="1"/>
    </w:pPr>
    <w:rPr>
      <w:sz w:val="36"/>
      <w:szCs w:val="26"/>
    </w:rPr>
  </w:style>
  <w:style w:type="paragraph" w:styleId="Nadpis3">
    <w:name w:val="heading 3"/>
    <w:basedOn w:val="Nadpis2"/>
    <w:next w:val="Nadpis4"/>
    <w:link w:val="Nadpis3Char"/>
    <w:uiPriority w:val="99"/>
    <w:unhideWhenUsed/>
    <w:qFormat/>
    <w:rsid w:val="009334D3"/>
    <w:pPr>
      <w:spacing w:before="360" w:after="120"/>
      <w:outlineLvl w:val="2"/>
    </w:pPr>
    <w:rPr>
      <w:sz w:val="32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"/>
    <w:basedOn w:val="Nadpis3"/>
    <w:next w:val="Nadpis5"/>
    <w:link w:val="Nadpis4Char"/>
    <w:uiPriority w:val="99"/>
    <w:unhideWhenUsed/>
    <w:qFormat/>
    <w:rsid w:val="009334D3"/>
    <w:pPr>
      <w:spacing w:before="320"/>
      <w:outlineLvl w:val="3"/>
    </w:pPr>
    <w:rPr>
      <w:i/>
      <w:iCs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334D3"/>
    <w:pPr>
      <w:keepNext/>
      <w:keepLines/>
      <w:spacing w:before="280" w:after="120"/>
      <w:outlineLvl w:val="4"/>
    </w:pPr>
    <w:rPr>
      <w:rFonts w:asciiTheme="majorHAnsi" w:eastAsiaTheme="majorEastAsia" w:hAnsiTheme="majorHAnsi" w:cstheme="majorBidi"/>
      <w:color w:val="000000" w:themeColor="text1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657B2"/>
    <w:pPr>
      <w:keepNext/>
      <w:keepLines/>
      <w:spacing w:before="240" w:after="120"/>
      <w:outlineLvl w:val="5"/>
    </w:pPr>
    <w:rPr>
      <w:rFonts w:asciiTheme="majorHAnsi" w:eastAsiaTheme="majorEastAsia" w:hAnsiTheme="majorHAnsi" w:cstheme="majorBidi"/>
      <w:color w:val="000000" w:themeColor="text1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657B2"/>
    <w:pPr>
      <w:keepNext/>
      <w:keepLines/>
      <w:spacing w:before="200" w:after="120"/>
      <w:outlineLvl w:val="6"/>
    </w:pPr>
    <w:rPr>
      <w:rFonts w:asciiTheme="majorHAnsi" w:eastAsiaTheme="majorEastAsia" w:hAnsiTheme="majorHAnsi" w:cstheme="majorBidi"/>
      <w:b/>
      <w:iCs/>
      <w:color w:val="000000" w:themeColor="text1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657B2"/>
    <w:pPr>
      <w:keepNext/>
      <w:keepLines/>
      <w:spacing w:before="160" w:after="120"/>
      <w:outlineLvl w:val="7"/>
    </w:pPr>
    <w:rPr>
      <w:rFonts w:asciiTheme="majorHAnsi" w:eastAsiaTheme="majorEastAsia" w:hAnsiTheme="majorHAnsi" w:cstheme="majorBidi"/>
      <w:color w:val="000000" w:themeColor="text1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657B2"/>
    <w:pPr>
      <w:keepNext/>
      <w:keepLines/>
      <w:spacing w:before="160" w:after="120"/>
      <w:outlineLvl w:val="8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4B7A"/>
    <w:rPr>
      <w:rFonts w:asciiTheme="majorHAnsi" w:eastAsiaTheme="majorEastAsia" w:hAnsiTheme="majorHAnsi" w:cstheme="majorBidi"/>
      <w:b/>
      <w:color w:val="000000" w:themeColor="text1"/>
      <w:sz w:val="40"/>
      <w:szCs w:val="32"/>
    </w:rPr>
  </w:style>
  <w:style w:type="paragraph" w:customStyle="1" w:styleId="Textobsahu">
    <w:name w:val="Text obsahu"/>
    <w:basedOn w:val="Normln"/>
    <w:rsid w:val="00340C2F"/>
    <w:pPr>
      <w:spacing w:after="120"/>
      <w:ind w:firstLine="567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5B25DC"/>
    <w:rPr>
      <w:rFonts w:asciiTheme="majorHAnsi" w:eastAsiaTheme="majorEastAsia" w:hAnsiTheme="majorHAnsi" w:cstheme="majorBidi"/>
      <w:b/>
      <w:color w:val="000000" w:themeColor="text1"/>
      <w:sz w:val="36"/>
      <w:szCs w:val="26"/>
    </w:rPr>
  </w:style>
  <w:style w:type="character" w:styleId="Zdraznnjemn">
    <w:name w:val="Subtle Emphasis"/>
    <w:basedOn w:val="Standardnpsmoodstavce"/>
    <w:uiPriority w:val="19"/>
    <w:qFormat/>
    <w:rsid w:val="003B6698"/>
    <w:rPr>
      <w:i/>
      <w:iCs/>
      <w:color w:val="595959" w:themeColor="text1" w:themeTint="A6"/>
    </w:rPr>
  </w:style>
  <w:style w:type="character" w:customStyle="1" w:styleId="Nadpis3Char">
    <w:name w:val="Nadpis 3 Char"/>
    <w:basedOn w:val="Standardnpsmoodstavce"/>
    <w:link w:val="Nadpis3"/>
    <w:uiPriority w:val="9"/>
    <w:rsid w:val="008413F4"/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basedOn w:val="Standardnpsmoodstavce"/>
    <w:link w:val="Nadpis4"/>
    <w:uiPriority w:val="9"/>
    <w:rsid w:val="008413F4"/>
    <w:rPr>
      <w:rFonts w:asciiTheme="majorHAnsi" w:eastAsiaTheme="majorEastAsia" w:hAnsiTheme="majorHAnsi" w:cstheme="majorBidi"/>
      <w:i/>
      <w:iCs/>
      <w:color w:val="000000" w:themeColor="text1"/>
      <w:sz w:val="28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9334D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D657B2"/>
    <w:rPr>
      <w:rFonts w:asciiTheme="majorHAnsi" w:eastAsiaTheme="majorEastAsia" w:hAnsiTheme="majorHAnsi" w:cstheme="majorBidi"/>
      <w:color w:val="000000" w:themeColor="text1"/>
      <w:sz w:val="20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rsid w:val="00D657B2"/>
    <w:rPr>
      <w:rFonts w:asciiTheme="majorHAnsi" w:eastAsiaTheme="majorEastAsia" w:hAnsiTheme="majorHAnsi" w:cstheme="majorBidi"/>
      <w:b/>
      <w:iCs/>
      <w:color w:val="000000" w:themeColor="text1"/>
      <w:sz w:val="20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D657B2"/>
    <w:rPr>
      <w:rFonts w:asciiTheme="majorHAnsi" w:eastAsiaTheme="majorEastAsia" w:hAnsiTheme="majorHAnsi" w:cstheme="majorBidi"/>
      <w:color w:val="000000" w:themeColor="text1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D657B2"/>
    <w:rPr>
      <w:rFonts w:asciiTheme="majorHAnsi" w:eastAsiaTheme="majorEastAsia" w:hAnsiTheme="majorHAnsi" w:cstheme="majorBidi"/>
      <w:i/>
      <w:iCs/>
      <w:color w:val="000000" w:themeColor="text1"/>
      <w:sz w:val="20"/>
      <w:szCs w:val="21"/>
    </w:rPr>
  </w:style>
  <w:style w:type="paragraph" w:styleId="Zhlav">
    <w:name w:val="header"/>
    <w:basedOn w:val="Normln"/>
    <w:link w:val="ZhlavChar"/>
    <w:uiPriority w:val="99"/>
    <w:unhideWhenUsed/>
    <w:rsid w:val="00CF3A73"/>
    <w:pPr>
      <w:tabs>
        <w:tab w:val="center" w:pos="4536"/>
        <w:tab w:val="right" w:pos="9072"/>
      </w:tabs>
      <w:spacing w:after="120"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F3A73"/>
    <w:rPr>
      <w:color w:val="auto"/>
      <w:sz w:val="14"/>
      <w:szCs w:val="24"/>
    </w:rPr>
  </w:style>
  <w:style w:type="paragraph" w:styleId="Zpat">
    <w:name w:val="footer"/>
    <w:basedOn w:val="Normln"/>
    <w:link w:val="ZpatChar"/>
    <w:uiPriority w:val="99"/>
    <w:unhideWhenUsed/>
    <w:rsid w:val="005230AD"/>
    <w:pPr>
      <w:tabs>
        <w:tab w:val="left" w:pos="227"/>
      </w:tabs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230AD"/>
    <w:rPr>
      <w:color w:val="auto"/>
      <w:sz w:val="1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F95E4E"/>
    <w:pPr>
      <w:spacing w:after="200"/>
    </w:pPr>
    <w:rPr>
      <w:rFonts w:asciiTheme="minorHAnsi" w:eastAsiaTheme="minorHAnsi" w:hAnsiTheme="minorHAnsi" w:cstheme="minorBidi"/>
      <w:i/>
      <w:iCs/>
      <w:color w:val="000000" w:themeColor="text2"/>
      <w:sz w:val="18"/>
      <w:szCs w:val="18"/>
      <w:lang w:eastAsia="en-US"/>
    </w:rPr>
  </w:style>
  <w:style w:type="paragraph" w:styleId="Seznamsodrkami">
    <w:name w:val="List Bullet"/>
    <w:basedOn w:val="Normln"/>
    <w:uiPriority w:val="99"/>
    <w:unhideWhenUsed/>
    <w:rsid w:val="00F95E4E"/>
    <w:pPr>
      <w:numPr>
        <w:numId w:val="6"/>
      </w:numPr>
      <w:spacing w:after="120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slovanseznam">
    <w:name w:val="List Number"/>
    <w:basedOn w:val="Normln"/>
    <w:uiPriority w:val="99"/>
    <w:unhideWhenUsed/>
    <w:rsid w:val="00F95E4E"/>
    <w:pPr>
      <w:numPr>
        <w:numId w:val="1"/>
      </w:numPr>
      <w:spacing w:after="120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F41DBF"/>
    <w:pPr>
      <w:numPr>
        <w:ilvl w:val="1"/>
      </w:numPr>
      <w:spacing w:after="480"/>
    </w:pPr>
    <w:rPr>
      <w:rFonts w:asciiTheme="minorHAnsi" w:eastAsiaTheme="minorEastAsia" w:hAnsiTheme="minorHAnsi" w:cs="Times New Roman (Základní text"/>
      <w:color w:val="000000" w:themeColor="text1"/>
      <w:sz w:val="3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F41DBF"/>
    <w:rPr>
      <w:rFonts w:eastAsiaTheme="minorEastAsia" w:cs="Times New Roman (Základní text"/>
      <w:color w:val="000000" w:themeColor="text1"/>
      <w:sz w:val="32"/>
    </w:rPr>
  </w:style>
  <w:style w:type="character" w:styleId="Siln">
    <w:name w:val="Strong"/>
    <w:basedOn w:val="Standardnpsmoodstavce"/>
    <w:uiPriority w:val="22"/>
    <w:qFormat/>
    <w:rsid w:val="00F95E4E"/>
    <w:rPr>
      <w:b/>
      <w:bCs/>
    </w:rPr>
  </w:style>
  <w:style w:type="character" w:styleId="Zdraznn">
    <w:name w:val="Emphasis"/>
    <w:basedOn w:val="Standardnpsmoodstavce"/>
    <w:uiPriority w:val="20"/>
    <w:qFormat/>
    <w:rsid w:val="00F95E4E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8413F4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7F7F7F" w:themeColor="text1" w:themeTint="80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413F4"/>
    <w:rPr>
      <w:i/>
      <w:iCs/>
      <w:color w:val="7F7F7F" w:themeColor="text1" w:themeTint="80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13F4"/>
    <w:pPr>
      <w:framePr w:wrap="notBeside" w:vAnchor="text" w:hAnchor="text" w:y="1"/>
      <w:pBdr>
        <w:top w:val="single" w:sz="4" w:space="5" w:color="000000" w:themeColor="text1"/>
      </w:pBdr>
      <w:spacing w:before="360" w:after="360"/>
      <w:ind w:left="862" w:right="862"/>
      <w:jc w:val="center"/>
    </w:pPr>
    <w:rPr>
      <w:rFonts w:asciiTheme="minorHAnsi" w:eastAsiaTheme="minorHAnsi" w:hAnsiTheme="minorHAnsi" w:cstheme="minorBidi"/>
      <w:i/>
      <w:iCs/>
      <w:color w:val="000000" w:themeColor="tex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13F4"/>
    <w:rPr>
      <w:i/>
      <w:iCs/>
      <w:color w:val="000000" w:themeColor="text1"/>
      <w:sz w:val="20"/>
      <w:szCs w:val="24"/>
    </w:rPr>
  </w:style>
  <w:style w:type="character" w:styleId="Zdraznnintenzivn">
    <w:name w:val="Intense Emphasis"/>
    <w:basedOn w:val="Standardnpsmoodstavce"/>
    <w:uiPriority w:val="21"/>
    <w:qFormat/>
    <w:rsid w:val="003B6698"/>
    <w:rPr>
      <w:i/>
      <w:iCs/>
      <w:color w:val="000000" w:themeColor="text1"/>
    </w:rPr>
  </w:style>
  <w:style w:type="character" w:styleId="Odkazjemn">
    <w:name w:val="Subtle Reference"/>
    <w:basedOn w:val="Standardnpsmoodstavce"/>
    <w:uiPriority w:val="31"/>
    <w:qFormat/>
    <w:rsid w:val="00F95E4E"/>
    <w:rPr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qFormat/>
    <w:rsid w:val="003B6698"/>
    <w:rPr>
      <w:b/>
      <w:bCs/>
      <w:smallCaps/>
      <w:color w:val="404040" w:themeColor="text1" w:themeTint="BF"/>
      <w:spacing w:val="5"/>
    </w:rPr>
  </w:style>
  <w:style w:type="character" w:styleId="Nzevknihy">
    <w:name w:val="Book Title"/>
    <w:basedOn w:val="Standardnpsmoodstavce"/>
    <w:uiPriority w:val="33"/>
    <w:qFormat/>
    <w:rsid w:val="00F95E4E"/>
    <w:rPr>
      <w:b/>
      <w:bCs/>
      <w:i/>
      <w:iC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F95E4E"/>
    <w:pPr>
      <w:outlineLvl w:val="9"/>
    </w:pPr>
  </w:style>
  <w:style w:type="paragraph" w:styleId="Normlnweb">
    <w:name w:val="Normal (Web)"/>
    <w:basedOn w:val="Normln"/>
    <w:uiPriority w:val="99"/>
    <w:unhideWhenUsed/>
    <w:rsid w:val="00F95E4E"/>
    <w:pPr>
      <w:spacing w:after="120"/>
    </w:pPr>
    <w:rPr>
      <w:rFonts w:eastAsiaTheme="minorHAnsi"/>
      <w:sz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B6698"/>
    <w:rPr>
      <w:color w:val="808080" w:themeColor="background1" w:themeShade="80"/>
      <w:u w:val="single"/>
    </w:rPr>
  </w:style>
  <w:style w:type="character" w:customStyle="1" w:styleId="Inteligentnhypertextovodkaz1">
    <w:name w:val="Inteligentní hypertextový odkaz1"/>
    <w:basedOn w:val="Standardnpsmoodstavce"/>
    <w:uiPriority w:val="99"/>
    <w:semiHidden/>
    <w:unhideWhenUsed/>
    <w:rsid w:val="00BD6047"/>
    <w:rPr>
      <w:rFonts w:ascii="Gruppa Grotesk Light" w:hAnsi="Gruppa Grotesk Light"/>
      <w:b w:val="0"/>
      <w:i w:val="0"/>
      <w:color w:val="808080" w:themeColor="background1" w:themeShade="80"/>
      <w:u w:val="single"/>
    </w:rPr>
  </w:style>
  <w:style w:type="paragraph" w:styleId="slovanseznam2">
    <w:name w:val="List Number 2"/>
    <w:basedOn w:val="Normln"/>
    <w:uiPriority w:val="99"/>
    <w:unhideWhenUsed/>
    <w:rsid w:val="00F95E4E"/>
    <w:pPr>
      <w:numPr>
        <w:numId w:val="2"/>
      </w:numPr>
      <w:spacing w:after="120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character" w:styleId="slostrnky">
    <w:name w:val="page number"/>
    <w:basedOn w:val="Standardnpsmoodstavce"/>
    <w:uiPriority w:val="99"/>
    <w:unhideWhenUsed/>
    <w:rsid w:val="00F95E4E"/>
    <w:rPr>
      <w:sz w:val="14"/>
    </w:rPr>
  </w:style>
  <w:style w:type="paragraph" w:customStyle="1" w:styleId="Zkladnodstavec">
    <w:name w:val="[Základní odstavec]"/>
    <w:basedOn w:val="Normln"/>
    <w:uiPriority w:val="99"/>
    <w:rsid w:val="004F616D"/>
    <w:pPr>
      <w:autoSpaceDE w:val="0"/>
      <w:autoSpaceDN w:val="0"/>
      <w:adjustRightInd w:val="0"/>
      <w:spacing w:after="120" w:line="288" w:lineRule="auto"/>
      <w:textAlignment w:val="center"/>
    </w:pPr>
    <w:rPr>
      <w:rFonts w:asciiTheme="minorHAnsi" w:eastAsiaTheme="minorHAnsi" w:hAnsiTheme="minorHAnsi" w:cs="MinionPro-Regular"/>
      <w:color w:val="000000"/>
      <w:sz w:val="20"/>
      <w:lang w:eastAsia="en-US"/>
    </w:rPr>
  </w:style>
  <w:style w:type="paragraph" w:styleId="AdresaHTML">
    <w:name w:val="HTML Address"/>
    <w:basedOn w:val="Normln"/>
    <w:link w:val="AdresaHTMLChar"/>
    <w:uiPriority w:val="99"/>
    <w:unhideWhenUsed/>
    <w:rsid w:val="00F95E4E"/>
    <w:pPr>
      <w:spacing w:after="120"/>
    </w:pPr>
    <w:rPr>
      <w:rFonts w:asciiTheme="minorHAnsi" w:eastAsiaTheme="minorHAnsi" w:hAnsiTheme="minorHAnsi" w:cstheme="minorBidi"/>
      <w:i/>
      <w:iCs/>
      <w:sz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sid w:val="00F95E4E"/>
    <w:rPr>
      <w:i/>
      <w:iCs/>
      <w:color w:val="auto"/>
      <w:sz w:val="24"/>
      <w:szCs w:val="24"/>
    </w:rPr>
  </w:style>
  <w:style w:type="paragraph" w:styleId="Adresanaoblku">
    <w:name w:val="envelope address"/>
    <w:basedOn w:val="Normln"/>
    <w:uiPriority w:val="99"/>
    <w:unhideWhenUsed/>
    <w:rsid w:val="00F95E4E"/>
    <w:pPr>
      <w:framePr w:w="7920" w:h="1980" w:hRule="exact" w:hSpace="141" w:wrap="auto" w:hAnchor="page" w:xAlign="center" w:yAlign="bottom"/>
      <w:spacing w:after="120"/>
      <w:ind w:left="2880"/>
    </w:pPr>
    <w:rPr>
      <w:rFonts w:asciiTheme="majorHAnsi" w:eastAsiaTheme="majorEastAsia" w:hAnsiTheme="majorHAnsi" w:cstheme="majorBidi"/>
      <w:sz w:val="20"/>
      <w:lang w:eastAsia="en-US"/>
    </w:rPr>
  </w:style>
  <w:style w:type="character" w:styleId="AkronymHTML">
    <w:name w:val="HTML Acronym"/>
    <w:basedOn w:val="Standardnpsmoodstavce"/>
    <w:uiPriority w:val="99"/>
    <w:unhideWhenUsed/>
    <w:rsid w:val="00F95E4E"/>
  </w:style>
  <w:style w:type="paragraph" w:styleId="Bezmezer">
    <w:name w:val="No Spacing"/>
    <w:uiPriority w:val="1"/>
    <w:qFormat/>
    <w:rsid w:val="00F95E4E"/>
    <w:pPr>
      <w:spacing w:after="0" w:line="240" w:lineRule="auto"/>
    </w:pPr>
    <w:rPr>
      <w:color w:val="auto"/>
      <w:sz w:val="24"/>
      <w:szCs w:val="24"/>
    </w:rPr>
  </w:style>
  <w:style w:type="paragraph" w:styleId="Bibliografie">
    <w:name w:val="Bibliography"/>
    <w:basedOn w:val="Normln"/>
    <w:next w:val="Normln"/>
    <w:uiPriority w:val="37"/>
    <w:unhideWhenUsed/>
    <w:rsid w:val="00F95E4E"/>
    <w:pPr>
      <w:spacing w:after="120"/>
    </w:pPr>
    <w:rPr>
      <w:rFonts w:asciiTheme="minorHAnsi" w:eastAsiaTheme="minorHAnsi" w:hAnsiTheme="minorHAnsi" w:cstheme="minorBidi"/>
      <w:sz w:val="20"/>
      <w:lang w:eastAsia="en-US"/>
    </w:rPr>
  </w:style>
  <w:style w:type="character" w:styleId="CittHTML">
    <w:name w:val="HTML Cite"/>
    <w:basedOn w:val="Standardnpsmoodstavce"/>
    <w:uiPriority w:val="99"/>
    <w:unhideWhenUsed/>
    <w:rsid w:val="00F95E4E"/>
    <w:rPr>
      <w:i/>
      <w:iCs/>
    </w:rPr>
  </w:style>
  <w:style w:type="character" w:styleId="slodku">
    <w:name w:val="line number"/>
    <w:basedOn w:val="Standardnpsmoodstavce"/>
    <w:uiPriority w:val="99"/>
    <w:unhideWhenUsed/>
    <w:rsid w:val="00F95E4E"/>
  </w:style>
  <w:style w:type="paragraph" w:styleId="slovanseznam3">
    <w:name w:val="List Number 3"/>
    <w:basedOn w:val="Normln"/>
    <w:uiPriority w:val="99"/>
    <w:unhideWhenUsed/>
    <w:rsid w:val="00F95E4E"/>
    <w:pPr>
      <w:numPr>
        <w:numId w:val="3"/>
      </w:numPr>
      <w:spacing w:after="120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slovanseznam4">
    <w:name w:val="List Number 4"/>
    <w:basedOn w:val="Normln"/>
    <w:uiPriority w:val="99"/>
    <w:unhideWhenUsed/>
    <w:rsid w:val="00F95E4E"/>
    <w:pPr>
      <w:numPr>
        <w:numId w:val="4"/>
      </w:numPr>
      <w:spacing w:after="120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slovanseznam5">
    <w:name w:val="List Number 5"/>
    <w:basedOn w:val="Normln"/>
    <w:uiPriority w:val="99"/>
    <w:unhideWhenUsed/>
    <w:rsid w:val="00F95E4E"/>
    <w:pPr>
      <w:numPr>
        <w:numId w:val="5"/>
      </w:numPr>
      <w:spacing w:after="120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unhideWhenUsed/>
    <w:rsid w:val="00F95E4E"/>
    <w:pPr>
      <w:spacing w:after="12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sid w:val="00F95E4E"/>
    <w:rPr>
      <w:color w:val="auto"/>
      <w:sz w:val="24"/>
      <w:szCs w:val="24"/>
    </w:rPr>
  </w:style>
  <w:style w:type="character" w:styleId="DefiniceHTML">
    <w:name w:val="HTML Definition"/>
    <w:basedOn w:val="Standardnpsmoodstavce"/>
    <w:uiPriority w:val="99"/>
    <w:unhideWhenUsed/>
    <w:rsid w:val="00F95E4E"/>
    <w:rPr>
      <w:i/>
      <w:iCs/>
    </w:rPr>
  </w:style>
  <w:style w:type="paragraph" w:styleId="FormtovanvHTML">
    <w:name w:val="HTML Preformatted"/>
    <w:basedOn w:val="Normln"/>
    <w:link w:val="FormtovanvHTMLChar"/>
    <w:uiPriority w:val="99"/>
    <w:unhideWhenUsed/>
    <w:rsid w:val="00F95E4E"/>
    <w:pPr>
      <w:spacing w:after="120"/>
    </w:pPr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95E4E"/>
    <w:rPr>
      <w:rFonts w:ascii="Consolas" w:hAnsi="Consolas"/>
      <w:color w:val="auto"/>
      <w:sz w:val="20"/>
      <w:szCs w:val="20"/>
    </w:rPr>
  </w:style>
  <w:style w:type="paragraph" w:styleId="Hlavikaobsahu">
    <w:name w:val="toa heading"/>
    <w:basedOn w:val="Normln"/>
    <w:next w:val="Normln"/>
    <w:uiPriority w:val="99"/>
    <w:unhideWhenUsed/>
    <w:rsid w:val="00F95E4E"/>
    <w:pPr>
      <w:spacing w:before="120" w:after="120"/>
    </w:pPr>
    <w:rPr>
      <w:rFonts w:asciiTheme="majorHAnsi" w:eastAsiaTheme="majorEastAsia" w:hAnsiTheme="majorHAnsi" w:cstheme="majorBidi"/>
      <w:b/>
      <w:bCs/>
      <w:sz w:val="20"/>
      <w:lang w:eastAsia="en-US"/>
    </w:rPr>
  </w:style>
  <w:style w:type="paragraph" w:styleId="Rejstk1">
    <w:name w:val="index 1"/>
    <w:basedOn w:val="Normln"/>
    <w:next w:val="Normln"/>
    <w:autoRedefine/>
    <w:uiPriority w:val="99"/>
    <w:unhideWhenUsed/>
    <w:rsid w:val="00F95E4E"/>
    <w:pPr>
      <w:spacing w:after="120"/>
      <w:ind w:left="240" w:hanging="240"/>
    </w:pPr>
    <w:rPr>
      <w:rFonts w:asciiTheme="minorHAnsi" w:eastAsiaTheme="minorHAnsi" w:hAnsiTheme="minorHAnsi" w:cstheme="minorBidi"/>
      <w:sz w:val="20"/>
      <w:lang w:eastAsia="en-US"/>
    </w:rPr>
  </w:style>
  <w:style w:type="paragraph" w:styleId="Hlavikarejstku">
    <w:name w:val="index heading"/>
    <w:basedOn w:val="Normln"/>
    <w:next w:val="Rejstk1"/>
    <w:uiPriority w:val="99"/>
    <w:unhideWhenUsed/>
    <w:rsid w:val="00F95E4E"/>
    <w:pPr>
      <w:spacing w:after="120"/>
    </w:pPr>
    <w:rPr>
      <w:rFonts w:asciiTheme="majorHAnsi" w:eastAsiaTheme="majorEastAsia" w:hAnsiTheme="majorHAnsi" w:cstheme="majorBidi"/>
      <w:b/>
      <w:bCs/>
      <w:sz w:val="20"/>
      <w:lang w:eastAsia="en-US"/>
    </w:rPr>
  </w:style>
  <w:style w:type="character" w:styleId="KlvesniceHTML">
    <w:name w:val="HTML Keyboard"/>
    <w:basedOn w:val="Standardnpsmoodstavce"/>
    <w:uiPriority w:val="99"/>
    <w:unhideWhenUsed/>
    <w:rsid w:val="00F95E4E"/>
    <w:rPr>
      <w:rFonts w:ascii="Consolas" w:hAnsi="Consolas" w:cs="Consolas"/>
      <w:sz w:val="20"/>
      <w:szCs w:val="20"/>
    </w:rPr>
  </w:style>
  <w:style w:type="character" w:styleId="KdHTML">
    <w:name w:val="HTML Code"/>
    <w:basedOn w:val="Standardnpsmoodstavce"/>
    <w:uiPriority w:val="99"/>
    <w:unhideWhenUsed/>
    <w:rsid w:val="00F95E4E"/>
    <w:rPr>
      <w:rFonts w:ascii="Consolas" w:hAnsi="Consolas" w:cs="Consolas"/>
      <w:sz w:val="20"/>
      <w:szCs w:val="20"/>
    </w:rPr>
  </w:style>
  <w:style w:type="paragraph" w:styleId="Nadpispoznmky">
    <w:name w:val="Note Heading"/>
    <w:basedOn w:val="Normln"/>
    <w:next w:val="Normln"/>
    <w:link w:val="NadpispoznmkyChar"/>
    <w:uiPriority w:val="99"/>
    <w:unhideWhenUsed/>
    <w:rsid w:val="00F95E4E"/>
    <w:pPr>
      <w:spacing w:after="12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F95E4E"/>
    <w:rPr>
      <w:color w:val="auto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F41DBF"/>
    <w:pPr>
      <w:spacing w:after="240"/>
      <w:contextualSpacing/>
    </w:pPr>
    <w:rPr>
      <w:rFonts w:asciiTheme="majorHAnsi" w:eastAsiaTheme="majorEastAsia" w:hAnsiTheme="majorHAnsi" w:cs="Times New Roman (Nadpisy CS)"/>
      <w:b/>
      <w:kern w:val="28"/>
      <w:sz w:val="4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F41DBF"/>
    <w:rPr>
      <w:rFonts w:asciiTheme="majorHAnsi" w:eastAsiaTheme="majorEastAsia" w:hAnsiTheme="majorHAnsi" w:cs="Times New Roman (Nadpisy CS)"/>
      <w:b/>
      <w:color w:val="auto"/>
      <w:kern w:val="28"/>
      <w:sz w:val="48"/>
      <w:szCs w:val="56"/>
    </w:rPr>
  </w:style>
  <w:style w:type="paragraph" w:styleId="Normlnodsazen">
    <w:name w:val="Normal Indent"/>
    <w:basedOn w:val="Normln"/>
    <w:uiPriority w:val="99"/>
    <w:unhideWhenUsed/>
    <w:rsid w:val="00F95E4E"/>
    <w:pPr>
      <w:spacing w:after="120"/>
      <w:ind w:left="708"/>
    </w:pPr>
    <w:rPr>
      <w:rFonts w:asciiTheme="minorHAnsi" w:eastAsiaTheme="minorHAnsi" w:hAnsiTheme="minorHAnsi" w:cstheme="minorBidi"/>
      <w:sz w:val="20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20582E"/>
    <w:pPr>
      <w:tabs>
        <w:tab w:val="left" w:pos="400"/>
        <w:tab w:val="right" w:leader="dot" w:pos="9622"/>
      </w:tabs>
      <w:spacing w:before="120" w:after="120"/>
    </w:pPr>
    <w:rPr>
      <w:rFonts w:asciiTheme="minorHAnsi" w:eastAsiaTheme="minorHAnsi" w:hAnsiTheme="minorHAnsi" w:cs="Arial (Základní text)"/>
      <w:b/>
      <w:bCs/>
      <w:sz w:val="20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B25DC"/>
    <w:pPr>
      <w:ind w:left="200"/>
    </w:pPr>
    <w:rPr>
      <w:rFonts w:asciiTheme="minorHAnsi" w:eastAsiaTheme="minorHAnsi" w:hAnsiTheme="minorHAnsi" w:cstheme="minorHAnsi"/>
      <w:b/>
      <w:smallCaps/>
      <w:sz w:val="20"/>
      <w:szCs w:val="2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2E4B7A"/>
    <w:pPr>
      <w:ind w:left="400"/>
    </w:pPr>
    <w:rPr>
      <w:rFonts w:asciiTheme="minorHAnsi" w:eastAsiaTheme="minorHAnsi" w:hAnsiTheme="minorHAnsi" w:cstheme="minorHAnsi"/>
      <w:b/>
      <w:iCs/>
      <w:sz w:val="20"/>
      <w:szCs w:val="20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2E4B7A"/>
    <w:pPr>
      <w:ind w:left="600"/>
    </w:pPr>
    <w:rPr>
      <w:rFonts w:asciiTheme="minorHAnsi" w:eastAsiaTheme="minorHAnsi" w:hAnsiTheme="minorHAnsi" w:cstheme="minorHAnsi"/>
      <w:b/>
      <w:i/>
      <w:sz w:val="20"/>
      <w:szCs w:val="18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2E4B7A"/>
    <w:pPr>
      <w:ind w:left="800"/>
    </w:pPr>
    <w:rPr>
      <w:rFonts w:asciiTheme="minorHAnsi" w:eastAsiaTheme="minorHAnsi" w:hAnsiTheme="minorHAnsi" w:cstheme="minorHAnsi"/>
      <w:sz w:val="20"/>
      <w:szCs w:val="18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2E4B7A"/>
    <w:pPr>
      <w:ind w:left="1000"/>
    </w:pPr>
    <w:rPr>
      <w:rFonts w:asciiTheme="minorHAnsi" w:eastAsiaTheme="minorHAnsi" w:hAnsiTheme="minorHAnsi" w:cstheme="minorHAnsi"/>
      <w:sz w:val="20"/>
      <w:szCs w:val="18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2E4B7A"/>
    <w:pPr>
      <w:ind w:left="1200"/>
    </w:pPr>
    <w:rPr>
      <w:rFonts w:asciiTheme="minorHAnsi" w:eastAsiaTheme="minorHAnsi" w:hAnsiTheme="minorHAnsi" w:cstheme="minorHAnsi"/>
      <w:sz w:val="20"/>
      <w:szCs w:val="18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2E4B7A"/>
    <w:pPr>
      <w:ind w:left="1400"/>
    </w:pPr>
    <w:rPr>
      <w:rFonts w:asciiTheme="minorHAnsi" w:eastAsiaTheme="minorHAnsi" w:hAnsiTheme="minorHAnsi" w:cstheme="minorHAnsi"/>
      <w:sz w:val="20"/>
      <w:szCs w:val="18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2E4B7A"/>
    <w:pPr>
      <w:ind w:left="1600"/>
    </w:pPr>
    <w:rPr>
      <w:rFonts w:asciiTheme="minorHAnsi" w:eastAsiaTheme="minorHAnsi" w:hAnsiTheme="minorHAnsi" w:cstheme="minorHAnsi"/>
      <w:i/>
      <w:sz w:val="20"/>
      <w:szCs w:val="18"/>
      <w:lang w:eastAsia="en-US"/>
    </w:rPr>
  </w:style>
  <w:style w:type="character" w:styleId="Odkaznakoment">
    <w:name w:val="annotation reference"/>
    <w:basedOn w:val="Standardnpsmoodstavce"/>
    <w:unhideWhenUsed/>
    <w:rsid w:val="00F95E4E"/>
    <w:rPr>
      <w:sz w:val="16"/>
      <w:szCs w:val="16"/>
    </w:rPr>
  </w:style>
  <w:style w:type="character" w:styleId="Odkaznavysvtlivky">
    <w:name w:val="endnote reference"/>
    <w:basedOn w:val="Standardnpsmoodstavce"/>
    <w:uiPriority w:val="99"/>
    <w:unhideWhenUsed/>
    <w:rsid w:val="00F95E4E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F95E4E"/>
    <w:pPr>
      <w:spacing w:after="120"/>
      <w:ind w:left="720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unhideWhenUsed/>
    <w:rsid w:val="00F95E4E"/>
    <w:pPr>
      <w:spacing w:after="12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F95E4E"/>
    <w:rPr>
      <w:color w:val="auto"/>
      <w:sz w:val="24"/>
      <w:szCs w:val="24"/>
    </w:rPr>
  </w:style>
  <w:style w:type="paragraph" w:styleId="Podpis">
    <w:name w:val="Signature"/>
    <w:basedOn w:val="Normln"/>
    <w:link w:val="PodpisChar"/>
    <w:uiPriority w:val="99"/>
    <w:unhideWhenUsed/>
    <w:rsid w:val="00F95E4E"/>
    <w:pPr>
      <w:spacing w:after="120"/>
      <w:ind w:left="4252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F95E4E"/>
    <w:rPr>
      <w:color w:val="auto"/>
      <w:sz w:val="24"/>
      <w:szCs w:val="24"/>
    </w:rPr>
  </w:style>
  <w:style w:type="paragraph" w:styleId="Podpise-mailu">
    <w:name w:val="E-mail Signature"/>
    <w:basedOn w:val="Normln"/>
    <w:link w:val="Podpise-mailuChar"/>
    <w:uiPriority w:val="99"/>
    <w:unhideWhenUsed/>
    <w:rsid w:val="00F95E4E"/>
    <w:pPr>
      <w:spacing w:after="12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sid w:val="00F95E4E"/>
    <w:rPr>
      <w:color w:val="auto"/>
      <w:sz w:val="24"/>
      <w:szCs w:val="24"/>
    </w:rPr>
  </w:style>
  <w:style w:type="paragraph" w:styleId="Pokraovnseznamu">
    <w:name w:val="List Continue"/>
    <w:basedOn w:val="Normln"/>
    <w:uiPriority w:val="99"/>
    <w:unhideWhenUsed/>
    <w:rsid w:val="00F95E4E"/>
    <w:pPr>
      <w:spacing w:after="120"/>
      <w:ind w:left="283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Pokraovnseznamu2">
    <w:name w:val="List Continue 2"/>
    <w:basedOn w:val="Normln"/>
    <w:uiPriority w:val="99"/>
    <w:unhideWhenUsed/>
    <w:rsid w:val="00F95E4E"/>
    <w:pPr>
      <w:spacing w:after="120"/>
      <w:ind w:left="566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Pokraovnseznamu3">
    <w:name w:val="List Continue 3"/>
    <w:basedOn w:val="Normln"/>
    <w:uiPriority w:val="99"/>
    <w:unhideWhenUsed/>
    <w:rsid w:val="00F95E4E"/>
    <w:pPr>
      <w:spacing w:after="120"/>
      <w:ind w:left="849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Pokraovnseznamu4">
    <w:name w:val="List Continue 4"/>
    <w:basedOn w:val="Normln"/>
    <w:uiPriority w:val="99"/>
    <w:unhideWhenUsed/>
    <w:rsid w:val="00F95E4E"/>
    <w:pPr>
      <w:spacing w:after="120"/>
      <w:ind w:left="1132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Pokraovnseznamu5">
    <w:name w:val="List Continue 5"/>
    <w:basedOn w:val="Normln"/>
    <w:uiPriority w:val="99"/>
    <w:unhideWhenUsed/>
    <w:rsid w:val="00F95E4E"/>
    <w:pPr>
      <w:spacing w:after="120"/>
      <w:ind w:left="1415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character" w:styleId="PromnnHTML">
    <w:name w:val="HTML Variable"/>
    <w:basedOn w:val="Standardnpsmoodstavce"/>
    <w:uiPriority w:val="99"/>
    <w:unhideWhenUsed/>
    <w:rsid w:val="00F95E4E"/>
    <w:rPr>
      <w:i/>
      <w:iCs/>
    </w:rPr>
  </w:style>
  <w:style w:type="paragraph" w:styleId="Prosttext">
    <w:name w:val="Plain Text"/>
    <w:basedOn w:val="Normln"/>
    <w:link w:val="ProsttextChar"/>
    <w:uiPriority w:val="99"/>
    <w:unhideWhenUsed/>
    <w:rsid w:val="00F95E4E"/>
    <w:pPr>
      <w:spacing w:after="12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95E4E"/>
    <w:rPr>
      <w:rFonts w:ascii="Consolas" w:hAnsi="Consolas" w:cs="Consolas"/>
      <w:color w:val="auto"/>
      <w:sz w:val="21"/>
      <w:szCs w:val="21"/>
    </w:rPr>
  </w:style>
  <w:style w:type="paragraph" w:styleId="Textkomente">
    <w:name w:val="annotation text"/>
    <w:basedOn w:val="Normln"/>
    <w:link w:val="TextkomenteChar"/>
    <w:unhideWhenUsed/>
    <w:rsid w:val="00F95E4E"/>
    <w:pPr>
      <w:spacing w:after="1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F95E4E"/>
    <w:rPr>
      <w:color w:val="auto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95E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95E4E"/>
    <w:rPr>
      <w:b/>
      <w:bCs/>
      <w:color w:val="auto"/>
      <w:sz w:val="20"/>
      <w:szCs w:val="20"/>
    </w:rPr>
  </w:style>
  <w:style w:type="character" w:styleId="PsacstrojHTML">
    <w:name w:val="HTML Typewriter"/>
    <w:basedOn w:val="Standardnpsmoodstavce"/>
    <w:uiPriority w:val="99"/>
    <w:unhideWhenUsed/>
    <w:rsid w:val="00F95E4E"/>
    <w:rPr>
      <w:rFonts w:ascii="Consolas" w:hAnsi="Consolas" w:cs="Consolas"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unhideWhenUsed/>
    <w:rsid w:val="00F95E4E"/>
    <w:pPr>
      <w:spacing w:after="120"/>
      <w:ind w:left="480" w:hanging="240"/>
    </w:pPr>
    <w:rPr>
      <w:rFonts w:asciiTheme="minorHAnsi" w:eastAsiaTheme="minorHAnsi" w:hAnsiTheme="minorHAnsi" w:cstheme="minorBidi"/>
      <w:sz w:val="20"/>
      <w:lang w:eastAsia="en-US"/>
    </w:rPr>
  </w:style>
  <w:style w:type="paragraph" w:styleId="Rejstk3">
    <w:name w:val="index 3"/>
    <w:basedOn w:val="Normln"/>
    <w:next w:val="Normln"/>
    <w:autoRedefine/>
    <w:uiPriority w:val="99"/>
    <w:unhideWhenUsed/>
    <w:rsid w:val="00F95E4E"/>
    <w:pPr>
      <w:spacing w:after="120"/>
      <w:ind w:left="720" w:hanging="240"/>
    </w:pPr>
    <w:rPr>
      <w:rFonts w:asciiTheme="minorHAnsi" w:eastAsiaTheme="minorHAnsi" w:hAnsiTheme="minorHAnsi" w:cstheme="minorBidi"/>
      <w:sz w:val="20"/>
      <w:lang w:eastAsia="en-US"/>
    </w:rPr>
  </w:style>
  <w:style w:type="paragraph" w:styleId="Rejstk4">
    <w:name w:val="index 4"/>
    <w:basedOn w:val="Normln"/>
    <w:next w:val="Normln"/>
    <w:autoRedefine/>
    <w:uiPriority w:val="99"/>
    <w:unhideWhenUsed/>
    <w:rsid w:val="00F95E4E"/>
    <w:pPr>
      <w:spacing w:after="120"/>
      <w:ind w:left="960" w:hanging="240"/>
    </w:pPr>
    <w:rPr>
      <w:rFonts w:asciiTheme="minorHAnsi" w:eastAsiaTheme="minorHAnsi" w:hAnsiTheme="minorHAnsi" w:cstheme="minorBidi"/>
      <w:sz w:val="20"/>
      <w:lang w:eastAsia="en-US"/>
    </w:rPr>
  </w:style>
  <w:style w:type="paragraph" w:styleId="Rejstk5">
    <w:name w:val="index 5"/>
    <w:basedOn w:val="Normln"/>
    <w:next w:val="Normln"/>
    <w:autoRedefine/>
    <w:uiPriority w:val="99"/>
    <w:unhideWhenUsed/>
    <w:rsid w:val="00F95E4E"/>
    <w:pPr>
      <w:spacing w:after="120"/>
      <w:ind w:left="1200" w:hanging="240"/>
    </w:pPr>
    <w:rPr>
      <w:rFonts w:asciiTheme="minorHAnsi" w:eastAsiaTheme="minorHAnsi" w:hAnsiTheme="minorHAnsi" w:cstheme="minorBidi"/>
      <w:sz w:val="20"/>
      <w:lang w:eastAsia="en-US"/>
    </w:rPr>
  </w:style>
  <w:style w:type="paragraph" w:styleId="Rejstk6">
    <w:name w:val="index 6"/>
    <w:basedOn w:val="Normln"/>
    <w:next w:val="Normln"/>
    <w:autoRedefine/>
    <w:uiPriority w:val="99"/>
    <w:unhideWhenUsed/>
    <w:rsid w:val="00F95E4E"/>
    <w:pPr>
      <w:spacing w:after="120"/>
      <w:ind w:left="1440" w:hanging="240"/>
    </w:pPr>
    <w:rPr>
      <w:rFonts w:asciiTheme="minorHAnsi" w:eastAsiaTheme="minorHAnsi" w:hAnsiTheme="minorHAnsi" w:cstheme="minorBidi"/>
      <w:sz w:val="20"/>
      <w:lang w:eastAsia="en-US"/>
    </w:rPr>
  </w:style>
  <w:style w:type="paragraph" w:styleId="Rejstk7">
    <w:name w:val="index 7"/>
    <w:basedOn w:val="Normln"/>
    <w:next w:val="Normln"/>
    <w:autoRedefine/>
    <w:uiPriority w:val="99"/>
    <w:unhideWhenUsed/>
    <w:rsid w:val="00F95E4E"/>
    <w:pPr>
      <w:spacing w:after="120"/>
      <w:ind w:left="1680" w:hanging="240"/>
    </w:pPr>
    <w:rPr>
      <w:rFonts w:asciiTheme="minorHAnsi" w:eastAsiaTheme="minorHAnsi" w:hAnsiTheme="minorHAnsi" w:cstheme="minorBidi"/>
      <w:sz w:val="20"/>
      <w:lang w:eastAsia="en-US"/>
    </w:rPr>
  </w:style>
  <w:style w:type="paragraph" w:styleId="Rejstk8">
    <w:name w:val="index 8"/>
    <w:basedOn w:val="Normln"/>
    <w:next w:val="Normln"/>
    <w:autoRedefine/>
    <w:uiPriority w:val="99"/>
    <w:unhideWhenUsed/>
    <w:rsid w:val="00F95E4E"/>
    <w:pPr>
      <w:spacing w:after="120"/>
      <w:ind w:left="1920" w:hanging="240"/>
    </w:pPr>
    <w:rPr>
      <w:rFonts w:asciiTheme="minorHAnsi" w:eastAsiaTheme="minorHAnsi" w:hAnsiTheme="minorHAnsi" w:cstheme="minorBidi"/>
      <w:sz w:val="20"/>
      <w:lang w:eastAsia="en-US"/>
    </w:rPr>
  </w:style>
  <w:style w:type="paragraph" w:styleId="Rejstk9">
    <w:name w:val="index 9"/>
    <w:basedOn w:val="Normln"/>
    <w:next w:val="Normln"/>
    <w:autoRedefine/>
    <w:uiPriority w:val="99"/>
    <w:unhideWhenUsed/>
    <w:rsid w:val="00F95E4E"/>
    <w:pPr>
      <w:spacing w:after="120"/>
      <w:ind w:left="2160" w:hanging="240"/>
    </w:pPr>
    <w:rPr>
      <w:rFonts w:asciiTheme="minorHAnsi" w:eastAsiaTheme="minorHAnsi" w:hAnsiTheme="minorHAnsi" w:cstheme="minorBidi"/>
      <w:sz w:val="20"/>
      <w:lang w:eastAsia="en-US"/>
    </w:rPr>
  </w:style>
  <w:style w:type="paragraph" w:styleId="Rozloendokumentu">
    <w:name w:val="Document Map"/>
    <w:basedOn w:val="Normln"/>
    <w:link w:val="RozloendokumentuChar"/>
    <w:uiPriority w:val="99"/>
    <w:unhideWhenUsed/>
    <w:rsid w:val="00F95E4E"/>
    <w:pPr>
      <w:spacing w:after="120"/>
    </w:pPr>
    <w:rPr>
      <w:rFonts w:ascii="Segoe UI" w:eastAsiaTheme="minorHAnsi" w:hAnsi="Segoe UI" w:cs="Segoe UI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F95E4E"/>
    <w:rPr>
      <w:rFonts w:ascii="Segoe UI" w:hAnsi="Segoe UI" w:cs="Segoe UI"/>
      <w:color w:val="auto"/>
      <w:sz w:val="16"/>
      <w:szCs w:val="16"/>
    </w:rPr>
  </w:style>
  <w:style w:type="paragraph" w:styleId="Seznam">
    <w:name w:val="List"/>
    <w:basedOn w:val="Normln"/>
    <w:uiPriority w:val="99"/>
    <w:unhideWhenUsed/>
    <w:rsid w:val="00F95E4E"/>
    <w:pPr>
      <w:spacing w:after="120"/>
      <w:ind w:left="283" w:hanging="283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Seznam2">
    <w:name w:val="List 2"/>
    <w:basedOn w:val="Normln"/>
    <w:uiPriority w:val="99"/>
    <w:unhideWhenUsed/>
    <w:rsid w:val="00F95E4E"/>
    <w:pPr>
      <w:spacing w:after="120"/>
      <w:ind w:left="566" w:hanging="283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Seznam3">
    <w:name w:val="List 3"/>
    <w:basedOn w:val="Normln"/>
    <w:uiPriority w:val="99"/>
    <w:unhideWhenUsed/>
    <w:rsid w:val="00F95E4E"/>
    <w:pPr>
      <w:spacing w:after="120"/>
      <w:ind w:left="849" w:hanging="283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Seznam4">
    <w:name w:val="List 4"/>
    <w:basedOn w:val="Normln"/>
    <w:uiPriority w:val="99"/>
    <w:unhideWhenUsed/>
    <w:rsid w:val="00F95E4E"/>
    <w:pPr>
      <w:spacing w:after="120"/>
      <w:ind w:left="1132" w:hanging="283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Seznam5">
    <w:name w:val="List 5"/>
    <w:basedOn w:val="Normln"/>
    <w:uiPriority w:val="99"/>
    <w:unhideWhenUsed/>
    <w:rsid w:val="00F95E4E"/>
    <w:pPr>
      <w:spacing w:after="120"/>
      <w:ind w:left="1415" w:hanging="283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Seznamcitac">
    <w:name w:val="table of authorities"/>
    <w:basedOn w:val="Normln"/>
    <w:next w:val="Normln"/>
    <w:uiPriority w:val="99"/>
    <w:unhideWhenUsed/>
    <w:rsid w:val="00F95E4E"/>
    <w:pPr>
      <w:spacing w:after="120"/>
      <w:ind w:left="240" w:hanging="240"/>
    </w:pPr>
    <w:rPr>
      <w:rFonts w:asciiTheme="minorHAnsi" w:eastAsiaTheme="minorHAnsi" w:hAnsiTheme="minorHAnsi" w:cstheme="minorBidi"/>
      <w:sz w:val="20"/>
      <w:lang w:eastAsia="en-US"/>
    </w:rPr>
  </w:style>
  <w:style w:type="paragraph" w:styleId="Seznamobrzk">
    <w:name w:val="table of figures"/>
    <w:basedOn w:val="Normln"/>
    <w:next w:val="Normln"/>
    <w:uiPriority w:val="99"/>
    <w:unhideWhenUsed/>
    <w:rsid w:val="00F95E4E"/>
    <w:pPr>
      <w:spacing w:after="120"/>
    </w:pPr>
    <w:rPr>
      <w:rFonts w:asciiTheme="minorHAnsi" w:eastAsiaTheme="minorHAnsi" w:hAnsiTheme="minorHAnsi" w:cstheme="minorBidi"/>
      <w:sz w:val="20"/>
      <w:lang w:eastAsia="en-US"/>
    </w:rPr>
  </w:style>
  <w:style w:type="paragraph" w:styleId="Seznamsodrkami2">
    <w:name w:val="List Bullet 2"/>
    <w:basedOn w:val="Normln"/>
    <w:uiPriority w:val="99"/>
    <w:unhideWhenUsed/>
    <w:rsid w:val="00F95E4E"/>
    <w:pPr>
      <w:numPr>
        <w:numId w:val="7"/>
      </w:numPr>
      <w:spacing w:after="120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Seznamsodrkami3">
    <w:name w:val="List Bullet 3"/>
    <w:basedOn w:val="Normln"/>
    <w:uiPriority w:val="99"/>
    <w:unhideWhenUsed/>
    <w:rsid w:val="00F95E4E"/>
    <w:pPr>
      <w:numPr>
        <w:numId w:val="8"/>
      </w:numPr>
      <w:spacing w:after="120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Seznamsodrkami4">
    <w:name w:val="List Bullet 4"/>
    <w:basedOn w:val="Normln"/>
    <w:uiPriority w:val="99"/>
    <w:unhideWhenUsed/>
    <w:rsid w:val="00F95E4E"/>
    <w:pPr>
      <w:numPr>
        <w:numId w:val="9"/>
      </w:numPr>
      <w:spacing w:after="120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paragraph" w:styleId="Seznamsodrkami5">
    <w:name w:val="List Bullet 5"/>
    <w:basedOn w:val="Normln"/>
    <w:uiPriority w:val="99"/>
    <w:unhideWhenUsed/>
    <w:rsid w:val="00F95E4E"/>
    <w:pPr>
      <w:numPr>
        <w:numId w:val="10"/>
      </w:numPr>
      <w:spacing w:after="120"/>
      <w:contextualSpacing/>
    </w:pPr>
    <w:rPr>
      <w:rFonts w:asciiTheme="minorHAnsi" w:eastAsiaTheme="minorHAnsi" w:hAnsiTheme="minorHAnsi" w:cstheme="minorBidi"/>
      <w:sz w:val="20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3B6698"/>
    <w:rPr>
      <w:color w:val="7F7F7F" w:themeColor="text1" w:themeTint="80"/>
      <w:u w:val="single"/>
    </w:rPr>
  </w:style>
  <w:style w:type="paragraph" w:styleId="Textbubliny">
    <w:name w:val="Balloon Text"/>
    <w:basedOn w:val="Normln"/>
    <w:link w:val="TextbublinyChar"/>
    <w:uiPriority w:val="99"/>
    <w:unhideWhenUsed/>
    <w:rsid w:val="00F95E4E"/>
    <w:pPr>
      <w:spacing w:after="12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95E4E"/>
    <w:rPr>
      <w:rFonts w:ascii="Segoe UI" w:hAnsi="Segoe UI" w:cs="Segoe UI"/>
      <w:color w:val="auto"/>
      <w:sz w:val="18"/>
      <w:szCs w:val="18"/>
    </w:rPr>
  </w:style>
  <w:style w:type="paragraph" w:styleId="Textmakra">
    <w:name w:val="macro"/>
    <w:link w:val="TextmakraChar"/>
    <w:uiPriority w:val="99"/>
    <w:unhideWhenUsed/>
    <w:rsid w:val="00F95E4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 w:cs="Consolas"/>
      <w:color w:val="auto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F95E4E"/>
    <w:rPr>
      <w:rFonts w:ascii="Consolas" w:hAnsi="Consolas" w:cs="Consolas"/>
      <w:color w:val="auto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F95E4E"/>
    <w:pPr>
      <w:spacing w:after="1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95E4E"/>
    <w:rPr>
      <w:color w:val="auto"/>
      <w:sz w:val="20"/>
      <w:szCs w:val="20"/>
    </w:rPr>
  </w:style>
  <w:style w:type="paragraph" w:styleId="Textvbloku">
    <w:name w:val="Block Text"/>
    <w:basedOn w:val="Normln"/>
    <w:uiPriority w:val="99"/>
    <w:unhideWhenUsed/>
    <w:rsid w:val="003B669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spacing w:after="120"/>
      <w:ind w:left="1152" w:right="1152"/>
    </w:pPr>
    <w:rPr>
      <w:rFonts w:asciiTheme="minorHAnsi" w:eastAsiaTheme="minorEastAsia" w:hAnsiTheme="minorHAnsi" w:cstheme="minorBidi"/>
      <w:i/>
      <w:iCs/>
      <w:color w:val="000000" w:themeColor="text1"/>
      <w:sz w:val="20"/>
      <w:lang w:eastAsia="en-US"/>
    </w:rPr>
  </w:style>
  <w:style w:type="paragraph" w:styleId="Textvysvtlivek">
    <w:name w:val="endnote text"/>
    <w:basedOn w:val="Normln"/>
    <w:link w:val="TextvysvtlivekChar"/>
    <w:uiPriority w:val="99"/>
    <w:unhideWhenUsed/>
    <w:rsid w:val="00F95E4E"/>
    <w:pPr>
      <w:spacing w:after="1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F95E4E"/>
    <w:rPr>
      <w:color w:val="auto"/>
      <w:sz w:val="20"/>
      <w:szCs w:val="20"/>
    </w:rPr>
  </w:style>
  <w:style w:type="character" w:styleId="UkzkaHTML">
    <w:name w:val="HTML Sample"/>
    <w:basedOn w:val="Standardnpsmoodstavce"/>
    <w:uiPriority w:val="99"/>
    <w:unhideWhenUsed/>
    <w:rsid w:val="00F95E4E"/>
    <w:rPr>
      <w:rFonts w:ascii="Consolas" w:hAnsi="Consolas" w:cs="Consolas"/>
      <w:sz w:val="24"/>
      <w:szCs w:val="24"/>
    </w:rPr>
  </w:style>
  <w:style w:type="paragraph" w:styleId="Zhlavzprvy">
    <w:name w:val="Message Header"/>
    <w:basedOn w:val="Normln"/>
    <w:link w:val="ZhlavzprvyChar"/>
    <w:uiPriority w:val="99"/>
    <w:unhideWhenUsed/>
    <w:rsid w:val="003B66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120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3B6698"/>
    <w:rPr>
      <w:rFonts w:asciiTheme="majorHAnsi" w:eastAsiaTheme="majorEastAsia" w:hAnsiTheme="majorHAnsi" w:cstheme="majorBidi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F95E4E"/>
    <w:pPr>
      <w:spacing w:after="12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95E4E"/>
    <w:rPr>
      <w:color w:val="auto"/>
      <w:sz w:val="24"/>
      <w:szCs w:val="24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F95E4E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F95E4E"/>
    <w:rPr>
      <w:color w:val="auto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95E4E"/>
    <w:pPr>
      <w:spacing w:after="120"/>
      <w:ind w:left="283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95E4E"/>
    <w:rPr>
      <w:color w:val="auto"/>
      <w:sz w:val="24"/>
      <w:szCs w:val="24"/>
    </w:rPr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F95E4E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F95E4E"/>
    <w:rPr>
      <w:color w:val="auto"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F95E4E"/>
    <w:pPr>
      <w:spacing w:after="120" w:line="48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F95E4E"/>
    <w:rPr>
      <w:color w:val="auto"/>
      <w:sz w:val="24"/>
      <w:szCs w:val="24"/>
    </w:rPr>
  </w:style>
  <w:style w:type="paragraph" w:styleId="Zkladntext3">
    <w:name w:val="Body Text 3"/>
    <w:basedOn w:val="Normln"/>
    <w:link w:val="Zkladntext3Char"/>
    <w:uiPriority w:val="99"/>
    <w:unhideWhenUsed/>
    <w:rsid w:val="00F95E4E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F95E4E"/>
    <w:rPr>
      <w:color w:val="auto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95E4E"/>
    <w:pPr>
      <w:spacing w:after="120" w:line="480" w:lineRule="auto"/>
      <w:ind w:left="283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95E4E"/>
    <w:rPr>
      <w:color w:val="auto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95E4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95E4E"/>
    <w:rPr>
      <w:color w:val="auto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95E4E"/>
    <w:rPr>
      <w:color w:val="808080"/>
    </w:rPr>
  </w:style>
  <w:style w:type="paragraph" w:styleId="Zvr">
    <w:name w:val="Closing"/>
    <w:basedOn w:val="Normln"/>
    <w:link w:val="ZvrChar"/>
    <w:uiPriority w:val="99"/>
    <w:unhideWhenUsed/>
    <w:rsid w:val="00F95E4E"/>
    <w:pPr>
      <w:spacing w:after="120"/>
      <w:ind w:left="4252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sid w:val="00F95E4E"/>
    <w:rPr>
      <w:color w:val="auto"/>
      <w:sz w:val="24"/>
      <w:szCs w:val="24"/>
    </w:rPr>
  </w:style>
  <w:style w:type="character" w:styleId="Znakapoznpodarou">
    <w:name w:val="footnote reference"/>
    <w:basedOn w:val="Standardnpsmoodstavce"/>
    <w:unhideWhenUsed/>
    <w:rsid w:val="00F95E4E"/>
    <w:rPr>
      <w:vertAlign w:val="superscript"/>
    </w:rPr>
  </w:style>
  <w:style w:type="paragraph" w:styleId="Zptenadresanaoblku">
    <w:name w:val="envelope return"/>
    <w:basedOn w:val="Normln"/>
    <w:uiPriority w:val="99"/>
    <w:unhideWhenUsed/>
    <w:rsid w:val="00F95E4E"/>
    <w:pPr>
      <w:spacing w:after="120"/>
    </w:pPr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customStyle="1" w:styleId="Odstavecseseznamem2">
    <w:name w:val="Odstavec se seznamem2"/>
    <w:basedOn w:val="Normln"/>
    <w:link w:val="Odstavecseseznamem2Char"/>
    <w:qFormat/>
    <w:rsid w:val="006807FB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Stylnadpislnku">
    <w:name w:val="Styl nadpis článku"/>
    <w:basedOn w:val="Odstavecseseznamem2"/>
    <w:link w:val="StylnadpislnkuChar"/>
    <w:qFormat/>
    <w:rsid w:val="001E0FFF"/>
    <w:pPr>
      <w:numPr>
        <w:numId w:val="11"/>
      </w:numPr>
      <w:autoSpaceDE w:val="0"/>
      <w:spacing w:before="200" w:after="200" w:line="240" w:lineRule="auto"/>
      <w:ind w:left="1077"/>
      <w:jc w:val="both"/>
    </w:pPr>
    <w:rPr>
      <w:rFonts w:asciiTheme="majorHAnsi" w:hAnsiTheme="majorHAnsi" w:cstheme="majorHAnsi"/>
      <w:b/>
      <w:color w:val="E9510E"/>
      <w:sz w:val="20"/>
      <w:szCs w:val="20"/>
    </w:rPr>
  </w:style>
  <w:style w:type="paragraph" w:customStyle="1" w:styleId="Stylodstavecvlnku">
    <w:name w:val="Styl odstavec v článku"/>
    <w:basedOn w:val="Odstavecseseznamem"/>
    <w:link w:val="StylodstavecvlnkuChar"/>
    <w:qFormat/>
    <w:rsid w:val="00AB25D5"/>
    <w:pPr>
      <w:numPr>
        <w:numId w:val="12"/>
      </w:numPr>
      <w:spacing w:before="60" w:after="60"/>
      <w:contextualSpacing w:val="0"/>
      <w:jc w:val="both"/>
    </w:pPr>
    <w:rPr>
      <w:lang w:bidi="en-US"/>
    </w:rPr>
  </w:style>
  <w:style w:type="character" w:customStyle="1" w:styleId="Odstavecseseznamem2Char">
    <w:name w:val="Odstavec se seznamem2 Char"/>
    <w:basedOn w:val="Standardnpsmoodstavce"/>
    <w:link w:val="Odstavecseseznamem2"/>
    <w:rsid w:val="00E9272F"/>
    <w:rPr>
      <w:rFonts w:ascii="Calibri" w:eastAsia="Times New Roman" w:hAnsi="Calibri" w:cs="Times New Roman"/>
      <w:noProof/>
      <w:color w:val="595959"/>
      <w:lang w:bidi="en-US"/>
    </w:rPr>
  </w:style>
  <w:style w:type="character" w:customStyle="1" w:styleId="StylnadpislnkuChar">
    <w:name w:val="Styl nadpis článku Char"/>
    <w:basedOn w:val="Odstavecseseznamem2Char"/>
    <w:link w:val="Stylnadpislnku"/>
    <w:rsid w:val="001E0FFF"/>
    <w:rPr>
      <w:rFonts w:asciiTheme="majorHAnsi" w:eastAsia="Times New Roman" w:hAnsiTheme="majorHAnsi" w:cstheme="majorHAnsi"/>
      <w:b/>
      <w:noProof/>
      <w:color w:val="E9510E"/>
      <w:sz w:val="20"/>
      <w:szCs w:val="20"/>
      <w:lang w:bidi="en-US"/>
    </w:rPr>
  </w:style>
  <w:style w:type="paragraph" w:customStyle="1" w:styleId="Odstavecseseznamem1">
    <w:name w:val="Odstavec se seznamem1"/>
    <w:basedOn w:val="Normln"/>
    <w:qFormat/>
    <w:rsid w:val="004D49AB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qFormat/>
    <w:rsid w:val="00E9272F"/>
    <w:rPr>
      <w:color w:val="auto"/>
      <w:sz w:val="20"/>
      <w:szCs w:val="24"/>
    </w:rPr>
  </w:style>
  <w:style w:type="character" w:customStyle="1" w:styleId="StylodstavecvlnkuChar">
    <w:name w:val="Styl odstavec v článku Char"/>
    <w:basedOn w:val="OdstavecseseznamemChar"/>
    <w:link w:val="Stylodstavecvlnku"/>
    <w:rsid w:val="00AB25D5"/>
    <w:rPr>
      <w:color w:val="auto"/>
      <w:sz w:val="20"/>
      <w:szCs w:val="24"/>
      <w:lang w:bidi="en-US"/>
    </w:rPr>
  </w:style>
  <w:style w:type="paragraph" w:customStyle="1" w:styleId="l4">
    <w:name w:val="l4"/>
    <w:basedOn w:val="Normln"/>
    <w:rsid w:val="003E39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8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MOU colors">
      <a:dk1>
        <a:sysClr val="windowText" lastClr="000000"/>
      </a:dk1>
      <a:lt1>
        <a:sysClr val="window" lastClr="FFFFFF"/>
      </a:lt1>
      <a:dk2>
        <a:srgbClr val="000000"/>
      </a:dk2>
      <a:lt2>
        <a:srgbClr val="F04600"/>
      </a:lt2>
      <a:accent1>
        <a:srgbClr val="007FC8"/>
      </a:accent1>
      <a:accent2>
        <a:srgbClr val="FFD800"/>
      </a:accent2>
      <a:accent3>
        <a:srgbClr val="008638"/>
      </a:accent3>
      <a:accent4>
        <a:srgbClr val="FBEEBC"/>
      </a:accent4>
      <a:accent5>
        <a:srgbClr val="E6007C"/>
      </a:accent5>
      <a:accent6>
        <a:srgbClr val="53C0D7"/>
      </a:accent6>
      <a:hlink>
        <a:srgbClr val="E6007C"/>
      </a:hlink>
      <a:folHlink>
        <a:srgbClr val="007FC8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3698E20C7712498B2AF898EA2B009F" ma:contentTypeVersion="13" ma:contentTypeDescription="Vytvoří nový dokument" ma:contentTypeScope="" ma:versionID="508e2e6c401a64cfabcd1553af8f7a07">
  <xsd:schema xmlns:xsd="http://www.w3.org/2001/XMLSchema" xmlns:xs="http://www.w3.org/2001/XMLSchema" xmlns:p="http://schemas.microsoft.com/office/2006/metadata/properties" xmlns:ns2="023730da-b882-4e0c-81fa-da89e2729c7d" xmlns:ns3="99138e1f-6408-4536-84ed-721a91a81bfc" targetNamespace="http://schemas.microsoft.com/office/2006/metadata/properties" ma:root="true" ma:fieldsID="d8616f54d11718d79090d9d10d03a89a" ns2:_="" ns3:_="">
    <xsd:import namespace="023730da-b882-4e0c-81fa-da89e2729c7d"/>
    <xsd:import namespace="99138e1f-6408-4536-84ed-721a91a81b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3730da-b882-4e0c-81fa-da89e2729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38e1f-6408-4536-84ed-721a91a81b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17f9936-75ed-4dad-89e4-a9861f7658f1}" ma:internalName="TaxCatchAll" ma:showField="CatchAllData" ma:web="99138e1f-6408-4536-84ed-721a91a81b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3730da-b882-4e0c-81fa-da89e2729c7d">
      <Terms xmlns="http://schemas.microsoft.com/office/infopath/2007/PartnerControls"/>
    </lcf76f155ced4ddcb4097134ff3c332f>
    <TaxCatchAll xmlns="99138e1f-6408-4536-84ed-721a91a81bf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8A3293-C925-42F7-B279-1B9EB31E7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3730da-b882-4e0c-81fa-da89e2729c7d"/>
    <ds:schemaRef ds:uri="99138e1f-6408-4536-84ed-721a91a81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060C99-4EEE-4BCB-B9DD-B138B4897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128A93-5A47-4AB2-9285-B0D6C7063E9D}">
  <ds:schemaRefs>
    <ds:schemaRef ds:uri="99138e1f-6408-4536-84ed-721a91a81bfc"/>
    <ds:schemaRef ds:uri="023730da-b882-4e0c-81fa-da89e2729c7d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D08908E-8BDF-40EA-A972-3CEF221D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Janová Gabriela</dc:creator>
  <cp:keywords/>
  <dc:description/>
  <cp:lastModifiedBy>Janová Gabriela</cp:lastModifiedBy>
  <cp:revision>4</cp:revision>
  <cp:lastPrinted>2021-04-15T10:48:00Z</cp:lastPrinted>
  <dcterms:created xsi:type="dcterms:W3CDTF">2025-04-14T10:13:00Z</dcterms:created>
  <dcterms:modified xsi:type="dcterms:W3CDTF">2025-06-23T12:18:00Z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0x010100EE3698E20C7712498B2AF898EA2B009F</vt:lpwstr>
  </property>
</Properties>
</file>